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B50390">
        <w:rPr>
          <w:rFonts w:ascii="Arial" w:hAnsi="Arial" w:cs="Arial"/>
          <w:b/>
          <w:sz w:val="20"/>
          <w:szCs w:val="20"/>
        </w:rPr>
        <w:t xml:space="preserve">III/34526 </w:t>
      </w:r>
      <w:proofErr w:type="spellStart"/>
      <w:r w:rsidR="00B50390">
        <w:rPr>
          <w:rFonts w:ascii="Arial" w:hAnsi="Arial" w:cs="Arial"/>
          <w:b/>
          <w:sz w:val="20"/>
          <w:szCs w:val="20"/>
        </w:rPr>
        <w:t>Bezlejov</w:t>
      </w:r>
      <w:proofErr w:type="spellEnd"/>
      <w:r w:rsidR="00B50390">
        <w:rPr>
          <w:rFonts w:ascii="Arial" w:hAnsi="Arial" w:cs="Arial"/>
          <w:b/>
          <w:sz w:val="20"/>
          <w:szCs w:val="20"/>
        </w:rPr>
        <w:t xml:space="preserve"> – mosty ev. č. 34526 -1 a 2</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A54651"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A54651">
              <w:rPr>
                <w:rFonts w:ascii="Arial" w:hAnsi="Arial" w:cs="Arial"/>
                <w:color w:val="000000"/>
                <w:sz w:val="16"/>
                <w:szCs w:val="16"/>
                <w:lang w:eastAsia="cs-CZ"/>
              </w:rPr>
              <w:t>Titul, jméno, příjmení a funkce osoby</w:t>
            </w:r>
          </w:p>
          <w:p w:rsidR="0002636F" w:rsidRPr="00013CC6" w:rsidRDefault="00A54651" w:rsidP="002626B1">
            <w:pPr>
              <w:widowControl w:val="0"/>
              <w:spacing w:after="0" w:line="240" w:lineRule="auto"/>
              <w:rPr>
                <w:rFonts w:ascii="Arial" w:hAnsi="Arial" w:cs="Arial"/>
                <w:sz w:val="16"/>
                <w:szCs w:val="16"/>
              </w:rPr>
            </w:pPr>
            <w:r>
              <w:rPr>
                <w:rFonts w:ascii="Arial" w:hAnsi="Arial" w:cs="Arial"/>
                <w:color w:val="000000"/>
                <w:sz w:val="16"/>
                <w:szCs w:val="16"/>
                <w:lang w:eastAsia="cs-CZ"/>
              </w:rPr>
              <w:t xml:space="preserve">  </w:t>
            </w:r>
            <w:bookmarkStart w:id="0" w:name="_GoBack"/>
            <w:bookmarkEnd w:id="0"/>
            <w:r w:rsidR="0002636F" w:rsidRPr="00A54651">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54651">
      <w:rPr>
        <w:rFonts w:ascii="Arial" w:hAnsi="Arial" w:cs="Arial"/>
        <w:noProof/>
        <w:sz w:val="16"/>
        <w:szCs w:val="16"/>
      </w:rPr>
      <w:t>13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54651">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824"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031394" w:rsidP="006E11F6">
          <w:pPr>
            <w:spacing w:after="120"/>
            <w:rPr>
              <w:rFonts w:ascii="Arial" w:hAnsi="Arial" w:cs="Arial"/>
              <w:b/>
              <w:sz w:val="16"/>
              <w:szCs w:val="16"/>
            </w:rPr>
          </w:pPr>
          <w:r>
            <w:rPr>
              <w:rFonts w:ascii="Arial" w:hAnsi="Arial" w:cs="Arial"/>
              <w:b/>
              <w:sz w:val="16"/>
              <w:szCs w:val="16"/>
            </w:rPr>
            <w:t xml:space="preserve">III/34526 </w:t>
          </w:r>
          <w:proofErr w:type="spellStart"/>
          <w:r>
            <w:rPr>
              <w:rFonts w:ascii="Arial" w:hAnsi="Arial" w:cs="Arial"/>
              <w:b/>
              <w:sz w:val="16"/>
              <w:szCs w:val="16"/>
            </w:rPr>
            <w:t>Bezlejov</w:t>
          </w:r>
          <w:proofErr w:type="spellEnd"/>
          <w:r>
            <w:rPr>
              <w:rFonts w:ascii="Arial" w:hAnsi="Arial" w:cs="Arial"/>
              <w:b/>
              <w:sz w:val="16"/>
              <w:szCs w:val="16"/>
            </w:rPr>
            <w:t xml:space="preserve"> – mosty ev. č. 34526-1 a 2</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31394"/>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E455D"/>
    <w:rsid w:val="00A23E09"/>
    <w:rsid w:val="00A30690"/>
    <w:rsid w:val="00A54651"/>
    <w:rsid w:val="00A62DD0"/>
    <w:rsid w:val="00A75AB9"/>
    <w:rsid w:val="00AA5615"/>
    <w:rsid w:val="00AC64FA"/>
    <w:rsid w:val="00B244A1"/>
    <w:rsid w:val="00B50390"/>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13</Pages>
  <Words>4733</Words>
  <Characters>27926</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42</cp:revision>
  <dcterms:created xsi:type="dcterms:W3CDTF">2022-10-25T21:48:00Z</dcterms:created>
  <dcterms:modified xsi:type="dcterms:W3CDTF">2024-01-24T13:31:00Z</dcterms:modified>
</cp:coreProperties>
</file>